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17" w:rsidRPr="00027BA2" w:rsidRDefault="00F60EFD" w:rsidP="00027BA2">
      <w:pPr>
        <w:rPr>
          <w:b/>
        </w:rPr>
      </w:pPr>
      <w:r>
        <w:rPr>
          <w:b/>
        </w:rPr>
        <w:t xml:space="preserve">Příloha č. </w:t>
      </w:r>
      <w:r w:rsidR="00F51716">
        <w:rPr>
          <w:b/>
        </w:rPr>
        <w:t>4</w:t>
      </w:r>
      <w:r w:rsidR="0096181C" w:rsidRPr="0096181C">
        <w:rPr>
          <w:b/>
        </w:rPr>
        <w:t xml:space="preserve"> </w:t>
      </w:r>
      <w:r w:rsidR="00027BA2">
        <w:rPr>
          <w:b/>
        </w:rPr>
        <w:t>Výzvy</w:t>
      </w:r>
      <w:r w:rsidR="0096181C" w:rsidRPr="0096181C">
        <w:rPr>
          <w:b/>
        </w:rPr>
        <w:t xml:space="preserve"> – </w:t>
      </w:r>
      <w:r w:rsidR="0038369F">
        <w:rPr>
          <w:b/>
        </w:rPr>
        <w:t>Ostatní čestná prohlášení a formuláře</w:t>
      </w:r>
    </w:p>
    <w:p w:rsidR="007479DB" w:rsidRDefault="007479DB" w:rsidP="00C546F1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B421AF" w:rsidTr="00CB6D49">
        <w:tc>
          <w:tcPr>
            <w:tcW w:w="9210" w:type="dxa"/>
            <w:gridSpan w:val="3"/>
            <w:shd w:val="clear" w:color="auto" w:fill="BFBFBF" w:themeFill="background1" w:themeFillShade="BF"/>
          </w:tcPr>
          <w:p w:rsidR="00B421AF" w:rsidRPr="0096181C" w:rsidRDefault="00B421AF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ČESTNÉ PROHLÁŠENÍ – SEZNÁMENÍ SE ZADÁVACÍMI PODMÍNKAMI</w:t>
            </w:r>
          </w:p>
          <w:p w:rsidR="00B421AF" w:rsidRPr="0096181C" w:rsidRDefault="00B421AF" w:rsidP="00F6207C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 </w:t>
            </w:r>
            <w:proofErr w:type="gramStart"/>
            <w:r>
              <w:rPr>
                <w:b/>
              </w:rPr>
              <w:t>VI.</w:t>
            </w:r>
            <w:r w:rsidR="00F6207C">
              <w:rPr>
                <w:b/>
              </w:rPr>
              <w:t>3</w:t>
            </w:r>
            <w:r w:rsidR="00027BA2">
              <w:rPr>
                <w:b/>
              </w:rPr>
              <w:t>.</w:t>
            </w:r>
            <w:proofErr w:type="gramEnd"/>
            <w:r w:rsidR="00027BA2">
              <w:rPr>
                <w:b/>
              </w:rPr>
              <w:t xml:space="preserve"> Výzvy</w:t>
            </w:r>
          </w:p>
        </w:tc>
      </w:tr>
      <w:tr w:rsidR="00B421AF" w:rsidTr="00CB6D49">
        <w:tc>
          <w:tcPr>
            <w:tcW w:w="3085" w:type="dxa"/>
            <w:shd w:val="clear" w:color="auto" w:fill="D9D9D9" w:themeFill="background1" w:themeFillShade="D9"/>
          </w:tcPr>
          <w:p w:rsidR="00B421AF" w:rsidRPr="005B4C12" w:rsidRDefault="00B421AF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B421AF" w:rsidRPr="0096181C" w:rsidRDefault="00053951" w:rsidP="00CB6D49">
            <w:pPr>
              <w:pStyle w:val="Bezmezer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F86391">
              <w:rPr>
                <w:b/>
                <w:sz w:val="24"/>
                <w:szCs w:val="24"/>
              </w:rPr>
              <w:t xml:space="preserve">Pořízení 1ks </w:t>
            </w:r>
            <w:proofErr w:type="spellStart"/>
            <w:r w:rsidR="00F86391">
              <w:rPr>
                <w:b/>
                <w:sz w:val="24"/>
                <w:szCs w:val="24"/>
              </w:rPr>
              <w:t>konvektomatu</w:t>
            </w:r>
            <w:proofErr w:type="spellEnd"/>
            <w:r>
              <w:rPr>
                <w:b/>
                <w:sz w:val="24"/>
                <w:szCs w:val="24"/>
              </w:rPr>
              <w:t>“</w:t>
            </w:r>
          </w:p>
          <w:p w:rsidR="00B421AF" w:rsidRPr="0096181C" w:rsidRDefault="00B421AF" w:rsidP="00027BA2">
            <w:pPr>
              <w:jc w:val="both"/>
              <w:rPr>
                <w:sz w:val="20"/>
                <w:szCs w:val="20"/>
              </w:rPr>
            </w:pPr>
            <w:r w:rsidRPr="0096181C">
              <w:rPr>
                <w:sz w:val="20"/>
                <w:szCs w:val="20"/>
              </w:rPr>
              <w:t xml:space="preserve">veřejná zakázka </w:t>
            </w:r>
            <w:r w:rsidR="00027BA2">
              <w:rPr>
                <w:sz w:val="20"/>
                <w:szCs w:val="20"/>
              </w:rPr>
              <w:t xml:space="preserve">malého rozsahu </w:t>
            </w:r>
            <w:r w:rsidRPr="0096181C">
              <w:rPr>
                <w:sz w:val="20"/>
                <w:szCs w:val="20"/>
              </w:rPr>
              <w:t>na dodávky</w:t>
            </w:r>
          </w:p>
        </w:tc>
      </w:tr>
      <w:tr w:rsidR="00B421AF" w:rsidTr="00CB6D49">
        <w:tc>
          <w:tcPr>
            <w:tcW w:w="3085" w:type="dxa"/>
            <w:shd w:val="clear" w:color="auto" w:fill="D9D9D9" w:themeFill="background1" w:themeFillShade="D9"/>
          </w:tcPr>
          <w:p w:rsidR="00B421AF" w:rsidRPr="005B4C12" w:rsidRDefault="00B421AF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88048B" w:rsidRPr="00136067" w:rsidRDefault="0088048B" w:rsidP="0088048B">
            <w:pPr>
              <w:rPr>
                <w:rFonts w:cstheme="minorHAnsi"/>
                <w:b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>název:</w:t>
            </w:r>
            <w:r w:rsidRPr="0013606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93134">
              <w:rPr>
                <w:rStyle w:val="tsubjname"/>
                <w:b/>
                <w:sz w:val="24"/>
                <w:szCs w:val="24"/>
              </w:rPr>
              <w:t>Gymnázium a Střední odborná škola, Rokycany, Mládežníků 1115</w:t>
            </w:r>
          </w:p>
          <w:p w:rsidR="0088048B" w:rsidRPr="00136067" w:rsidRDefault="0088048B" w:rsidP="0088048B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sídlo: </w:t>
            </w:r>
            <w:r w:rsidRPr="00293134">
              <w:rPr>
                <w:sz w:val="24"/>
                <w:szCs w:val="24"/>
              </w:rPr>
              <w:t>Rokycany, Nové Město, Mládežníků 1115</w:t>
            </w:r>
          </w:p>
          <w:p w:rsidR="0088048B" w:rsidRPr="00136067" w:rsidRDefault="0088048B" w:rsidP="0088048B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IČO: </w:t>
            </w:r>
            <w:r w:rsidRPr="00293134">
              <w:rPr>
                <w:rFonts w:cstheme="minorHAnsi"/>
                <w:sz w:val="24"/>
                <w:szCs w:val="24"/>
              </w:rPr>
              <w:t>48380296</w:t>
            </w:r>
          </w:p>
          <w:p w:rsidR="00053951" w:rsidRPr="004E580B" w:rsidRDefault="00053951" w:rsidP="00053951">
            <w:pPr>
              <w:rPr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zastoupený: </w:t>
            </w:r>
            <w:r w:rsidR="00402666">
              <w:rPr>
                <w:rFonts w:cstheme="minorHAnsi"/>
                <w:sz w:val="24"/>
                <w:szCs w:val="24"/>
              </w:rPr>
              <w:t xml:space="preserve">Ing. Drahomírou </w:t>
            </w:r>
            <w:proofErr w:type="spellStart"/>
            <w:r w:rsidR="00402666">
              <w:rPr>
                <w:rFonts w:cstheme="minorHAnsi"/>
                <w:sz w:val="24"/>
                <w:szCs w:val="24"/>
              </w:rPr>
              <w:t>Rancovou</w:t>
            </w:r>
            <w:proofErr w:type="spellEnd"/>
            <w:r w:rsidR="00402666">
              <w:rPr>
                <w:rFonts w:cstheme="minorHAnsi"/>
                <w:sz w:val="24"/>
                <w:szCs w:val="24"/>
              </w:rPr>
              <w:t>, ředitelkou</w:t>
            </w:r>
          </w:p>
          <w:p w:rsidR="00710CEC" w:rsidRDefault="00710CEC" w:rsidP="00710CEC"/>
          <w:p w:rsidR="00087DB1" w:rsidRDefault="00087DB1"/>
        </w:tc>
      </w:tr>
      <w:tr w:rsidR="00B421AF" w:rsidTr="00CB6D49">
        <w:tc>
          <w:tcPr>
            <w:tcW w:w="9210" w:type="dxa"/>
            <w:gridSpan w:val="3"/>
            <w:shd w:val="clear" w:color="auto" w:fill="BFBFBF" w:themeFill="background1" w:themeFillShade="BF"/>
          </w:tcPr>
          <w:p w:rsidR="00B421AF" w:rsidRPr="005B4C12" w:rsidRDefault="00B421AF" w:rsidP="00CB6D49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027BA2">
              <w:rPr>
                <w:b/>
              </w:rPr>
              <w:t>UCHAZEČE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B421AF" w:rsidRDefault="00027BA2" w:rsidP="00CB6D49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027BA2" w:rsidRPr="005B4C12" w:rsidRDefault="00027BA2" w:rsidP="00CB6D49">
            <w:pPr>
              <w:rPr>
                <w:b/>
              </w:rPr>
            </w:pP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>
              <w:t xml:space="preserve">     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027BA2">
              <w:rPr>
                <w:b/>
                <w:i/>
              </w:rPr>
              <w:t>uchazeče</w:t>
            </w:r>
          </w:p>
        </w:tc>
        <w:tc>
          <w:tcPr>
            <w:tcW w:w="5274" w:type="dxa"/>
          </w:tcPr>
          <w:p w:rsidR="00027BA2" w:rsidRDefault="00027BA2" w:rsidP="00CB6D4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B421AF" w:rsidRPr="005B4C12" w:rsidRDefault="00B421AF" w:rsidP="00CB6D4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B421AF" w:rsidTr="00CB6D49">
        <w:tc>
          <w:tcPr>
            <w:tcW w:w="9210" w:type="dxa"/>
            <w:gridSpan w:val="3"/>
            <w:shd w:val="clear" w:color="auto" w:fill="auto"/>
          </w:tcPr>
          <w:p w:rsidR="00C96871" w:rsidRDefault="00B421AF" w:rsidP="00CB6D49">
            <w:pPr>
              <w:jc w:val="both"/>
              <w:rPr>
                <w:b/>
              </w:rPr>
            </w:pPr>
            <w:r>
              <w:rPr>
                <w:b/>
              </w:rPr>
              <w:t xml:space="preserve">Jako oprávněný zástupce čestně prohlašuji, že </w:t>
            </w:r>
            <w:r w:rsidR="00027BA2">
              <w:rPr>
                <w:b/>
              </w:rPr>
              <w:t>výše uvedený uchazeč</w:t>
            </w:r>
            <w:r w:rsidRPr="00B421AF">
              <w:rPr>
                <w:b/>
              </w:rPr>
              <w:t xml:space="preserve"> </w:t>
            </w:r>
          </w:p>
          <w:p w:rsidR="00C96871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proofErr w:type="gramStart"/>
            <w:r>
              <w:rPr>
                <w:b/>
              </w:rPr>
              <w:t xml:space="preserve">se </w:t>
            </w:r>
            <w:r w:rsidR="00B421AF" w:rsidRPr="00C96871">
              <w:rPr>
                <w:b/>
              </w:rPr>
              <w:t>v plném</w:t>
            </w:r>
            <w:proofErr w:type="gramEnd"/>
            <w:r w:rsidR="00B421AF" w:rsidRPr="00C96871">
              <w:rPr>
                <w:b/>
              </w:rPr>
              <w:t xml:space="preserve"> rozsahu sez</w:t>
            </w:r>
            <w:r w:rsidR="00027BA2">
              <w:rPr>
                <w:b/>
              </w:rPr>
              <w:t xml:space="preserve">námil se zadávacími podmínkami (Výzvou), </w:t>
            </w:r>
            <w:r w:rsidR="00B421AF" w:rsidRPr="00C96871">
              <w:rPr>
                <w:b/>
              </w:rPr>
              <w:t xml:space="preserve">rozsahem a povahou veřejné zakázky, na kterou podává nabídku, že jsou mu známy veškeré podmínky nezbytné k její realizaci, před podáním nabídky si vyjasnil všechna sporná ustanovení či nejasnostmi a že se zadávacími podmínkami </w:t>
            </w:r>
            <w:r w:rsidR="00027BA2">
              <w:rPr>
                <w:b/>
              </w:rPr>
              <w:t xml:space="preserve">(Výzvou) </w:t>
            </w:r>
            <w:r w:rsidR="00B421AF" w:rsidRPr="00C96871">
              <w:rPr>
                <w:b/>
              </w:rPr>
              <w:t>souhlasí a respektuje je</w:t>
            </w:r>
            <w:r>
              <w:rPr>
                <w:b/>
              </w:rPr>
              <w:t>,</w:t>
            </w:r>
          </w:p>
          <w:p w:rsidR="00B421AF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>veškeré údaje, informace, doklady a dokumenty, které uvedl v nabídce, jsou pravdivé a odpovídají skutečnosti,</w:t>
            </w:r>
          </w:p>
          <w:p w:rsidR="00C96871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 xml:space="preserve">akceptuje zadávací lhůtu stanovenou </w:t>
            </w:r>
            <w:r w:rsidR="002807D1">
              <w:rPr>
                <w:b/>
              </w:rPr>
              <w:t xml:space="preserve">ve </w:t>
            </w:r>
            <w:proofErr w:type="gramStart"/>
            <w:r w:rsidR="002807D1">
              <w:rPr>
                <w:b/>
              </w:rPr>
              <w:t>čl.VI</w:t>
            </w:r>
            <w:proofErr w:type="gramEnd"/>
            <w:r w:rsidR="002807D1">
              <w:rPr>
                <w:b/>
              </w:rPr>
              <w:t>.</w:t>
            </w:r>
            <w:r w:rsidR="00F6207C">
              <w:rPr>
                <w:b/>
              </w:rPr>
              <w:t>7</w:t>
            </w:r>
            <w:r w:rsidR="00027BA2">
              <w:rPr>
                <w:b/>
              </w:rPr>
              <w:t>. Výzvy</w:t>
            </w:r>
            <w:r>
              <w:rPr>
                <w:b/>
              </w:rPr>
              <w:t>,</w:t>
            </w:r>
          </w:p>
          <w:p w:rsidR="00B421AF" w:rsidRPr="00C96871" w:rsidRDefault="00C96871" w:rsidP="00B421AF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>n</w:t>
            </w:r>
            <w:r w:rsidR="00B421AF" w:rsidRPr="00C96871">
              <w:rPr>
                <w:b/>
              </w:rPr>
              <w:t>abídka podaná na výše uvedenou veřejn</w:t>
            </w:r>
            <w:r w:rsidR="00B661A8">
              <w:rPr>
                <w:b/>
              </w:rPr>
              <w:t>ou</w:t>
            </w:r>
            <w:r w:rsidR="00B421AF" w:rsidRPr="00C96871">
              <w:rPr>
                <w:b/>
              </w:rPr>
              <w:t xml:space="preserve"> zakázk</w:t>
            </w:r>
            <w:r w:rsidR="00B661A8">
              <w:rPr>
                <w:b/>
              </w:rPr>
              <w:t>u</w:t>
            </w:r>
            <w:r w:rsidR="00B421AF" w:rsidRPr="00C96871">
              <w:rPr>
                <w:b/>
              </w:rPr>
              <w:t xml:space="preserve"> má </w:t>
            </w:r>
            <w:r w:rsidR="00027BA2">
              <w:rPr>
                <w:b/>
                <w:highlight w:val="yellow"/>
              </w:rPr>
              <w:t>=VYPLNÍ UCHAZEČ</w:t>
            </w:r>
            <w:r w:rsidR="00B421AF" w:rsidRPr="00C96871">
              <w:rPr>
                <w:b/>
                <w:highlight w:val="yellow"/>
              </w:rPr>
              <w:t>=</w:t>
            </w:r>
            <w:r w:rsidR="00B421AF" w:rsidRPr="00C96871">
              <w:rPr>
                <w:b/>
              </w:rPr>
              <w:t xml:space="preserve"> stránek.</w:t>
            </w:r>
          </w:p>
          <w:p w:rsidR="00B421AF" w:rsidRPr="0038369F" w:rsidRDefault="00B421AF" w:rsidP="00B421AF">
            <w:pPr>
              <w:jc w:val="both"/>
              <w:rPr>
                <w:b/>
              </w:rPr>
            </w:pP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C546F1" w:rsidRDefault="00B421AF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B421AF" w:rsidRDefault="00B421AF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="00027BA2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B421AF" w:rsidRPr="00C546F1" w:rsidRDefault="00B421AF" w:rsidP="00CB6D49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="00027BA2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B421AF" w:rsidRPr="00C546F1" w:rsidRDefault="00B421AF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B421AF" w:rsidRPr="00C546F1" w:rsidRDefault="00B421AF" w:rsidP="00CB6D49"/>
          <w:p w:rsidR="00B421AF" w:rsidRPr="00C546F1" w:rsidRDefault="00B421AF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Podpis oprávněné o</w:t>
            </w:r>
            <w:r w:rsidR="00027BA2">
              <w:rPr>
                <w:b/>
                <w:i/>
              </w:rPr>
              <w:t>soby jednat jménem či za uchazeče</w:t>
            </w:r>
            <w:r w:rsidRPr="00C546F1">
              <w:rPr>
                <w:b/>
                <w:i/>
              </w:rPr>
              <w:t>:</w:t>
            </w:r>
          </w:p>
          <w:p w:rsidR="00B421AF" w:rsidRDefault="00B421AF" w:rsidP="00CB6D49">
            <w:pPr>
              <w:rPr>
                <w:b/>
              </w:rPr>
            </w:pPr>
          </w:p>
          <w:p w:rsidR="00B421AF" w:rsidRDefault="00B421AF" w:rsidP="00CB6D49">
            <w:pPr>
              <w:rPr>
                <w:b/>
              </w:rPr>
            </w:pPr>
          </w:p>
          <w:p w:rsidR="00B421AF" w:rsidRDefault="00B421AF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027BA2">
              <w:rPr>
                <w:b/>
                <w:highlight w:val="yellow"/>
              </w:rPr>
              <w:t>UCHAZEČ</w:t>
            </w:r>
            <w:r w:rsidRPr="005B4C12">
              <w:rPr>
                <w:b/>
                <w:highlight w:val="yellow"/>
              </w:rPr>
              <w:t>=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B421AF" w:rsidRPr="00142410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B421AF" w:rsidRPr="005B4C12" w:rsidRDefault="00B421AF" w:rsidP="00CB6D49">
            <w:pPr>
              <w:rPr>
                <w:b/>
                <w:highlight w:val="yellow"/>
              </w:rPr>
            </w:pPr>
          </w:p>
        </w:tc>
      </w:tr>
    </w:tbl>
    <w:p w:rsidR="00B421AF" w:rsidRDefault="00B421AF" w:rsidP="00C546F1">
      <w:pPr>
        <w:pStyle w:val="Bezmezer"/>
      </w:pPr>
    </w:p>
    <w:p w:rsidR="00027BA2" w:rsidRDefault="00027BA2" w:rsidP="00C546F1">
      <w:pPr>
        <w:pStyle w:val="Bezmezer"/>
        <w:rPr>
          <w:ins w:id="0" w:author="externistait" w:date="2016-01-18T11:06:00Z"/>
        </w:rPr>
      </w:pPr>
    </w:p>
    <w:p w:rsidR="002B4242" w:rsidRDefault="002B4242" w:rsidP="00C546F1">
      <w:pPr>
        <w:pStyle w:val="Bezmezer"/>
        <w:rPr>
          <w:ins w:id="1" w:author="externistait" w:date="2016-01-18T11:06:00Z"/>
        </w:rPr>
      </w:pPr>
    </w:p>
    <w:p w:rsidR="002B4242" w:rsidRDefault="002B4242" w:rsidP="00C546F1">
      <w:pPr>
        <w:pStyle w:val="Bezmezer"/>
      </w:pPr>
    </w:p>
    <w:p w:rsidR="00027BA2" w:rsidRDefault="00027BA2" w:rsidP="00C546F1">
      <w:pPr>
        <w:pStyle w:val="Bezmezer"/>
      </w:pPr>
    </w:p>
    <w:p w:rsidR="007479DB" w:rsidRDefault="007479DB" w:rsidP="00C546F1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959"/>
        <w:gridCol w:w="2126"/>
        <w:gridCol w:w="4253"/>
        <w:gridCol w:w="1872"/>
      </w:tblGrid>
      <w:tr w:rsidR="00142410" w:rsidTr="000960FE">
        <w:tc>
          <w:tcPr>
            <w:tcW w:w="9210" w:type="dxa"/>
            <w:gridSpan w:val="4"/>
            <w:shd w:val="clear" w:color="auto" w:fill="BFBFBF" w:themeFill="background1" w:themeFillShade="BF"/>
          </w:tcPr>
          <w:p w:rsidR="00142410" w:rsidRDefault="00142410" w:rsidP="000960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OBSAH </w:t>
            </w:r>
            <w:proofErr w:type="gramStart"/>
            <w:r>
              <w:rPr>
                <w:b/>
                <w:sz w:val="28"/>
                <w:szCs w:val="28"/>
              </w:rPr>
              <w:t>NABÍDKY  (Vzor</w:t>
            </w:r>
            <w:proofErr w:type="gramEnd"/>
            <w:r>
              <w:rPr>
                <w:b/>
                <w:sz w:val="28"/>
                <w:szCs w:val="28"/>
              </w:rPr>
              <w:t>)</w:t>
            </w:r>
          </w:p>
          <w:p w:rsidR="00142410" w:rsidRPr="0096181C" w:rsidRDefault="00142410" w:rsidP="000960FE">
            <w:pPr>
              <w:jc w:val="center"/>
              <w:rPr>
                <w:b/>
              </w:rPr>
            </w:pPr>
          </w:p>
        </w:tc>
      </w:tr>
      <w:tr w:rsidR="00142410" w:rsidTr="000960FE">
        <w:tc>
          <w:tcPr>
            <w:tcW w:w="3085" w:type="dxa"/>
            <w:gridSpan w:val="2"/>
            <w:shd w:val="clear" w:color="auto" w:fill="D9D9D9" w:themeFill="background1" w:themeFillShade="D9"/>
          </w:tcPr>
          <w:p w:rsidR="00142410" w:rsidRPr="005B4C12" w:rsidRDefault="00142410" w:rsidP="000960FE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142410" w:rsidRPr="00142410" w:rsidRDefault="00AD5C89" w:rsidP="00F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83018F">
              <w:rPr>
                <w:b/>
                <w:sz w:val="24"/>
                <w:szCs w:val="24"/>
              </w:rPr>
              <w:t xml:space="preserve">Pořízení 1ks </w:t>
            </w:r>
            <w:proofErr w:type="spellStart"/>
            <w:r w:rsidR="0083018F">
              <w:rPr>
                <w:b/>
                <w:sz w:val="24"/>
                <w:szCs w:val="24"/>
              </w:rPr>
              <w:t>konvektomatu</w:t>
            </w:r>
            <w:proofErr w:type="spellEnd"/>
            <w:r>
              <w:rPr>
                <w:b/>
                <w:sz w:val="24"/>
                <w:szCs w:val="24"/>
              </w:rPr>
              <w:t>“</w:t>
            </w:r>
          </w:p>
        </w:tc>
      </w:tr>
      <w:tr w:rsidR="00142410" w:rsidTr="000960FE">
        <w:tc>
          <w:tcPr>
            <w:tcW w:w="3085" w:type="dxa"/>
            <w:gridSpan w:val="2"/>
            <w:shd w:val="clear" w:color="auto" w:fill="D9D9D9" w:themeFill="background1" w:themeFillShade="D9"/>
          </w:tcPr>
          <w:p w:rsidR="00142410" w:rsidRPr="005B4C12" w:rsidRDefault="00142410" w:rsidP="000960FE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E41CCB" w:rsidRPr="00136067" w:rsidRDefault="00E41CCB" w:rsidP="00E41CCB">
            <w:pPr>
              <w:rPr>
                <w:rFonts w:cstheme="minorHAnsi"/>
                <w:b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>název:</w:t>
            </w:r>
            <w:r w:rsidRPr="0013606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93134">
              <w:rPr>
                <w:rStyle w:val="tsubjname"/>
                <w:b/>
                <w:sz w:val="24"/>
                <w:szCs w:val="24"/>
              </w:rPr>
              <w:t>Gymnázium a Střední odborná škola, Rokycany, Mládežníků 1115</w:t>
            </w:r>
          </w:p>
          <w:p w:rsidR="00E41CCB" w:rsidRPr="00136067" w:rsidRDefault="00E41CCB" w:rsidP="00E41CCB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sídlo: </w:t>
            </w:r>
            <w:r w:rsidRPr="00293134">
              <w:rPr>
                <w:sz w:val="24"/>
                <w:szCs w:val="24"/>
              </w:rPr>
              <w:t>Rokycany, Nové Město, Mládežníků 1115</w:t>
            </w:r>
          </w:p>
          <w:p w:rsidR="00E41CCB" w:rsidRPr="00136067" w:rsidRDefault="00E41CCB" w:rsidP="00E41CCB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IČO: </w:t>
            </w:r>
            <w:r w:rsidRPr="00293134">
              <w:rPr>
                <w:rFonts w:cstheme="minorHAnsi"/>
                <w:sz w:val="24"/>
                <w:szCs w:val="24"/>
              </w:rPr>
              <w:t>48380296</w:t>
            </w:r>
          </w:p>
          <w:p w:rsidR="00763780" w:rsidRPr="004E580B" w:rsidRDefault="00763780" w:rsidP="00763780">
            <w:pPr>
              <w:rPr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zastoupený: </w:t>
            </w:r>
            <w:r w:rsidR="002D56BC">
              <w:rPr>
                <w:rFonts w:cstheme="minorHAnsi"/>
                <w:sz w:val="24"/>
                <w:szCs w:val="24"/>
              </w:rPr>
              <w:t xml:space="preserve">Ing. Drahomírou </w:t>
            </w:r>
            <w:proofErr w:type="spellStart"/>
            <w:r w:rsidR="002D56BC">
              <w:rPr>
                <w:rFonts w:cstheme="minorHAnsi"/>
                <w:sz w:val="24"/>
                <w:szCs w:val="24"/>
              </w:rPr>
              <w:t>Rancovou</w:t>
            </w:r>
            <w:proofErr w:type="spellEnd"/>
            <w:r w:rsidR="002D56BC">
              <w:rPr>
                <w:rFonts w:cstheme="minorHAnsi"/>
                <w:sz w:val="24"/>
                <w:szCs w:val="24"/>
              </w:rPr>
              <w:t>, ředitelkou</w:t>
            </w:r>
          </w:p>
          <w:p w:rsidR="00087DB1" w:rsidRDefault="00087DB1"/>
        </w:tc>
      </w:tr>
      <w:tr w:rsidR="00142410" w:rsidTr="00142410">
        <w:tc>
          <w:tcPr>
            <w:tcW w:w="959" w:type="dxa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6379" w:type="dxa"/>
            <w:gridSpan w:val="2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1872" w:type="dxa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1.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Krycí list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="00142410"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2.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Obsah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3.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Kvalifikace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4.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Závazný návrh kupní smlouvy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F5D9E" w:rsidTr="00142410">
        <w:tc>
          <w:tcPr>
            <w:tcW w:w="959" w:type="dxa"/>
            <w:shd w:val="clear" w:color="auto" w:fill="D9D9D9" w:themeFill="background1" w:themeFillShade="D9"/>
          </w:tcPr>
          <w:p w:rsidR="00EF5D9E" w:rsidRDefault="00F6207C" w:rsidP="000960FE">
            <w:pPr>
              <w:pStyle w:val="Bezmezer"/>
              <w:jc w:val="both"/>
            </w:pPr>
            <w:r>
              <w:t>5</w:t>
            </w:r>
            <w:r w:rsidR="00EF5D9E">
              <w:t>.</w:t>
            </w:r>
          </w:p>
        </w:tc>
        <w:tc>
          <w:tcPr>
            <w:tcW w:w="6379" w:type="dxa"/>
            <w:gridSpan w:val="2"/>
          </w:tcPr>
          <w:p w:rsidR="00EF5D9E" w:rsidRDefault="00EF5D9E" w:rsidP="00345D5A">
            <w:pPr>
              <w:pStyle w:val="Bezmezer"/>
              <w:jc w:val="both"/>
              <w:rPr>
                <w:sz w:val="24"/>
                <w:szCs w:val="24"/>
              </w:rPr>
            </w:pPr>
            <w:r>
              <w:t xml:space="preserve">Technické parametry </w:t>
            </w:r>
          </w:p>
        </w:tc>
        <w:tc>
          <w:tcPr>
            <w:tcW w:w="1872" w:type="dxa"/>
          </w:tcPr>
          <w:p w:rsidR="00EF5D9E" w:rsidRDefault="00EF5D9E" w:rsidP="000960FE">
            <w:pPr>
              <w:pStyle w:val="Bezmezer"/>
              <w:jc w:val="both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F6207C" w:rsidP="000960FE">
            <w:pPr>
              <w:pStyle w:val="Bezmezer"/>
              <w:jc w:val="both"/>
            </w:pPr>
            <w:r>
              <w:t>6</w:t>
            </w:r>
            <w:r w:rsidR="00142410">
              <w:t>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Čestné prohlášení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AE0D00" w:rsidP="000960FE">
            <w:pPr>
              <w:pStyle w:val="Bezmezer"/>
              <w:jc w:val="both"/>
            </w:pPr>
            <w:bookmarkStart w:id="2" w:name="_GoBack"/>
            <w:bookmarkEnd w:id="2"/>
            <w:r>
              <w:t>7</w:t>
            </w:r>
            <w:r w:rsidR="00142410">
              <w:t>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Ostatní dokumenty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411621">
        <w:tc>
          <w:tcPr>
            <w:tcW w:w="9210" w:type="dxa"/>
            <w:gridSpan w:val="4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="00EC24BF"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142410" w:rsidRDefault="00142410" w:rsidP="00B5107C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5107C" w:rsidRDefault="00B5107C" w:rsidP="00B5107C">
      <w:pPr>
        <w:pStyle w:val="Bezmezer"/>
        <w:jc w:val="both"/>
      </w:pPr>
    </w:p>
    <w:p w:rsidR="00B5107C" w:rsidRPr="00884E8C" w:rsidRDefault="00B5107C" w:rsidP="00C546F1">
      <w:pPr>
        <w:pStyle w:val="Bezmezer"/>
      </w:pPr>
    </w:p>
    <w:sectPr w:rsidR="00B5107C" w:rsidRPr="00884E8C" w:rsidSect="003E68A5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D3B" w:rsidRDefault="005D3D3B" w:rsidP="00F30804">
      <w:pPr>
        <w:spacing w:after="0" w:line="240" w:lineRule="auto"/>
      </w:pPr>
      <w:r>
        <w:separator/>
      </w:r>
    </w:p>
  </w:endnote>
  <w:endnote w:type="continuationSeparator" w:id="0">
    <w:p w:rsidR="005D3D3B" w:rsidRDefault="005D3D3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49" w:rsidRPr="00A25994" w:rsidRDefault="00CB6D49" w:rsidP="00C546F1">
    <w:pPr>
      <w:pStyle w:val="Zpat"/>
      <w:rPr>
        <w:i/>
        <w:sz w:val="18"/>
      </w:rPr>
    </w:pPr>
  </w:p>
  <w:p w:rsidR="00CB6D49" w:rsidRPr="00A87A7A" w:rsidRDefault="00CB6D49" w:rsidP="00A87A7A">
    <w:pPr>
      <w:pStyle w:val="Zpat"/>
      <w:jc w:val="right"/>
      <w:rPr>
        <w:i/>
        <w:sz w:val="18"/>
      </w:rPr>
    </w:pPr>
    <w:r>
      <w:t xml:space="preserve">Stránka </w:t>
    </w:r>
    <w:r w:rsidR="00AE7FEA">
      <w:rPr>
        <w:b/>
        <w:sz w:val="24"/>
        <w:szCs w:val="24"/>
      </w:rPr>
      <w:fldChar w:fldCharType="begin"/>
    </w:r>
    <w:r>
      <w:rPr>
        <w:b/>
      </w:rPr>
      <w:instrText>PAGE</w:instrText>
    </w:r>
    <w:r w:rsidR="00AE7FEA">
      <w:rPr>
        <w:b/>
        <w:sz w:val="24"/>
        <w:szCs w:val="24"/>
      </w:rPr>
      <w:fldChar w:fldCharType="separate"/>
    </w:r>
    <w:r w:rsidR="002D56BC">
      <w:rPr>
        <w:b/>
        <w:noProof/>
      </w:rPr>
      <w:t>2</w:t>
    </w:r>
    <w:r w:rsidR="00AE7FEA">
      <w:rPr>
        <w:b/>
        <w:sz w:val="24"/>
        <w:szCs w:val="24"/>
      </w:rPr>
      <w:fldChar w:fldCharType="end"/>
    </w:r>
    <w:r>
      <w:t xml:space="preserve"> z </w:t>
    </w:r>
    <w:r w:rsidR="00AE7FEA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E7FEA">
      <w:rPr>
        <w:b/>
        <w:sz w:val="24"/>
        <w:szCs w:val="24"/>
      </w:rPr>
      <w:fldChar w:fldCharType="separate"/>
    </w:r>
    <w:r w:rsidR="002D56BC">
      <w:rPr>
        <w:b/>
        <w:noProof/>
      </w:rPr>
      <w:t>2</w:t>
    </w:r>
    <w:r w:rsidR="00AE7FEA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D3B" w:rsidRDefault="005D3D3B" w:rsidP="00F30804">
      <w:pPr>
        <w:spacing w:after="0" w:line="240" w:lineRule="auto"/>
      </w:pPr>
      <w:r>
        <w:separator/>
      </w:r>
    </w:p>
  </w:footnote>
  <w:footnote w:type="continuationSeparator" w:id="0">
    <w:p w:rsidR="005D3D3B" w:rsidRDefault="005D3D3B" w:rsidP="00F3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1D" w:rsidRDefault="00DD631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5367"/>
    <w:rsid w:val="000270E5"/>
    <w:rsid w:val="00027BA2"/>
    <w:rsid w:val="000302AA"/>
    <w:rsid w:val="000404E9"/>
    <w:rsid w:val="00053951"/>
    <w:rsid w:val="0006668B"/>
    <w:rsid w:val="00071607"/>
    <w:rsid w:val="00082DFE"/>
    <w:rsid w:val="00083E52"/>
    <w:rsid w:val="00087DB1"/>
    <w:rsid w:val="000911D8"/>
    <w:rsid w:val="000A5448"/>
    <w:rsid w:val="000C29BB"/>
    <w:rsid w:val="000C7655"/>
    <w:rsid w:val="001262C2"/>
    <w:rsid w:val="00142410"/>
    <w:rsid w:val="001426C7"/>
    <w:rsid w:val="0014419B"/>
    <w:rsid w:val="001472A2"/>
    <w:rsid w:val="00157A48"/>
    <w:rsid w:val="00174611"/>
    <w:rsid w:val="00182E21"/>
    <w:rsid w:val="00187102"/>
    <w:rsid w:val="001A3293"/>
    <w:rsid w:val="001B71BD"/>
    <w:rsid w:val="001C51E1"/>
    <w:rsid w:val="001E0E67"/>
    <w:rsid w:val="001F3045"/>
    <w:rsid w:val="00232AB5"/>
    <w:rsid w:val="0023693B"/>
    <w:rsid w:val="00245A35"/>
    <w:rsid w:val="002521BD"/>
    <w:rsid w:val="002528DF"/>
    <w:rsid w:val="002540E7"/>
    <w:rsid w:val="002661AB"/>
    <w:rsid w:val="002807D1"/>
    <w:rsid w:val="0028264E"/>
    <w:rsid w:val="002908C6"/>
    <w:rsid w:val="00291FEE"/>
    <w:rsid w:val="00294D0D"/>
    <w:rsid w:val="002A4884"/>
    <w:rsid w:val="002A4F1E"/>
    <w:rsid w:val="002B4242"/>
    <w:rsid w:val="002D1803"/>
    <w:rsid w:val="002D56BC"/>
    <w:rsid w:val="002E6009"/>
    <w:rsid w:val="003008BF"/>
    <w:rsid w:val="00303E32"/>
    <w:rsid w:val="00314FA0"/>
    <w:rsid w:val="003244A2"/>
    <w:rsid w:val="00334E02"/>
    <w:rsid w:val="00345D5A"/>
    <w:rsid w:val="00354C17"/>
    <w:rsid w:val="00356D68"/>
    <w:rsid w:val="00357E8F"/>
    <w:rsid w:val="0038369F"/>
    <w:rsid w:val="0038446A"/>
    <w:rsid w:val="00384EF6"/>
    <w:rsid w:val="0038711E"/>
    <w:rsid w:val="003A1CBA"/>
    <w:rsid w:val="003B7C05"/>
    <w:rsid w:val="003C01EC"/>
    <w:rsid w:val="003C5503"/>
    <w:rsid w:val="003C6BB5"/>
    <w:rsid w:val="003C7E4D"/>
    <w:rsid w:val="003D5E10"/>
    <w:rsid w:val="003D7776"/>
    <w:rsid w:val="003E68A5"/>
    <w:rsid w:val="00402666"/>
    <w:rsid w:val="00412331"/>
    <w:rsid w:val="004130A8"/>
    <w:rsid w:val="004161B4"/>
    <w:rsid w:val="00416FE6"/>
    <w:rsid w:val="004205CC"/>
    <w:rsid w:val="004234A8"/>
    <w:rsid w:val="00424F66"/>
    <w:rsid w:val="0044011E"/>
    <w:rsid w:val="004416A3"/>
    <w:rsid w:val="0046271E"/>
    <w:rsid w:val="00495C3D"/>
    <w:rsid w:val="00495DE7"/>
    <w:rsid w:val="004B270B"/>
    <w:rsid w:val="004B49D4"/>
    <w:rsid w:val="004E6B1A"/>
    <w:rsid w:val="004E7704"/>
    <w:rsid w:val="0050033C"/>
    <w:rsid w:val="00504DDE"/>
    <w:rsid w:val="00525270"/>
    <w:rsid w:val="005373A9"/>
    <w:rsid w:val="00540460"/>
    <w:rsid w:val="00564A4E"/>
    <w:rsid w:val="00570B25"/>
    <w:rsid w:val="00576B1F"/>
    <w:rsid w:val="00576F32"/>
    <w:rsid w:val="00583B9B"/>
    <w:rsid w:val="005B488A"/>
    <w:rsid w:val="005B4C12"/>
    <w:rsid w:val="005C149F"/>
    <w:rsid w:val="005D1E89"/>
    <w:rsid w:val="005D3D3B"/>
    <w:rsid w:val="005D3FB8"/>
    <w:rsid w:val="005F1516"/>
    <w:rsid w:val="00615A5F"/>
    <w:rsid w:val="00630AE8"/>
    <w:rsid w:val="006417E2"/>
    <w:rsid w:val="006774D7"/>
    <w:rsid w:val="006A7426"/>
    <w:rsid w:val="006B18C6"/>
    <w:rsid w:val="006C106A"/>
    <w:rsid w:val="00710CEC"/>
    <w:rsid w:val="00712A7E"/>
    <w:rsid w:val="00721AAB"/>
    <w:rsid w:val="00726639"/>
    <w:rsid w:val="0073623F"/>
    <w:rsid w:val="007479DB"/>
    <w:rsid w:val="007549A5"/>
    <w:rsid w:val="007549F6"/>
    <w:rsid w:val="00763780"/>
    <w:rsid w:val="00784AF2"/>
    <w:rsid w:val="00787E2D"/>
    <w:rsid w:val="00796FF3"/>
    <w:rsid w:val="007C0EFD"/>
    <w:rsid w:val="007C413D"/>
    <w:rsid w:val="007D2F3A"/>
    <w:rsid w:val="00820020"/>
    <w:rsid w:val="0083018F"/>
    <w:rsid w:val="00844F6E"/>
    <w:rsid w:val="008568AD"/>
    <w:rsid w:val="00864A9F"/>
    <w:rsid w:val="008672AC"/>
    <w:rsid w:val="0088048B"/>
    <w:rsid w:val="0088474F"/>
    <w:rsid w:val="00884E8C"/>
    <w:rsid w:val="008A2D4D"/>
    <w:rsid w:val="008C0798"/>
    <w:rsid w:val="008F1800"/>
    <w:rsid w:val="008F6470"/>
    <w:rsid w:val="0092016A"/>
    <w:rsid w:val="00936AD4"/>
    <w:rsid w:val="0096181C"/>
    <w:rsid w:val="00963C1F"/>
    <w:rsid w:val="00971EB7"/>
    <w:rsid w:val="00982A14"/>
    <w:rsid w:val="009A0317"/>
    <w:rsid w:val="009C05A7"/>
    <w:rsid w:val="00A30FCB"/>
    <w:rsid w:val="00A35BFC"/>
    <w:rsid w:val="00A5272A"/>
    <w:rsid w:val="00A56147"/>
    <w:rsid w:val="00A65E2A"/>
    <w:rsid w:val="00A87A7A"/>
    <w:rsid w:val="00AB5D4D"/>
    <w:rsid w:val="00AD0871"/>
    <w:rsid w:val="00AD4B95"/>
    <w:rsid w:val="00AD5C89"/>
    <w:rsid w:val="00AE0BEA"/>
    <w:rsid w:val="00AE0D00"/>
    <w:rsid w:val="00AE46FF"/>
    <w:rsid w:val="00AE7FEA"/>
    <w:rsid w:val="00AF371C"/>
    <w:rsid w:val="00B05CC9"/>
    <w:rsid w:val="00B2607C"/>
    <w:rsid w:val="00B31E31"/>
    <w:rsid w:val="00B3791F"/>
    <w:rsid w:val="00B421AF"/>
    <w:rsid w:val="00B42F4D"/>
    <w:rsid w:val="00B47174"/>
    <w:rsid w:val="00B473DC"/>
    <w:rsid w:val="00B5107C"/>
    <w:rsid w:val="00B5670D"/>
    <w:rsid w:val="00B56B9F"/>
    <w:rsid w:val="00B65369"/>
    <w:rsid w:val="00B661A8"/>
    <w:rsid w:val="00B71DE1"/>
    <w:rsid w:val="00B910CB"/>
    <w:rsid w:val="00B977FF"/>
    <w:rsid w:val="00BB7AAA"/>
    <w:rsid w:val="00BC6161"/>
    <w:rsid w:val="00BE2015"/>
    <w:rsid w:val="00BE76B1"/>
    <w:rsid w:val="00C02D5B"/>
    <w:rsid w:val="00C26A85"/>
    <w:rsid w:val="00C416A1"/>
    <w:rsid w:val="00C546F1"/>
    <w:rsid w:val="00C61490"/>
    <w:rsid w:val="00C64B08"/>
    <w:rsid w:val="00C7459B"/>
    <w:rsid w:val="00C963BE"/>
    <w:rsid w:val="00C96871"/>
    <w:rsid w:val="00CB3A9E"/>
    <w:rsid w:val="00CB6D49"/>
    <w:rsid w:val="00CD0657"/>
    <w:rsid w:val="00CD06D2"/>
    <w:rsid w:val="00CF7EC4"/>
    <w:rsid w:val="00D0555B"/>
    <w:rsid w:val="00D22F6C"/>
    <w:rsid w:val="00D339AC"/>
    <w:rsid w:val="00D470EC"/>
    <w:rsid w:val="00D47366"/>
    <w:rsid w:val="00D54F96"/>
    <w:rsid w:val="00D71800"/>
    <w:rsid w:val="00D903A5"/>
    <w:rsid w:val="00D93885"/>
    <w:rsid w:val="00D953AD"/>
    <w:rsid w:val="00DA077A"/>
    <w:rsid w:val="00DB3036"/>
    <w:rsid w:val="00DC73C9"/>
    <w:rsid w:val="00DD1422"/>
    <w:rsid w:val="00DD631D"/>
    <w:rsid w:val="00DE179A"/>
    <w:rsid w:val="00DE4037"/>
    <w:rsid w:val="00DE74B6"/>
    <w:rsid w:val="00DF10F5"/>
    <w:rsid w:val="00E050FA"/>
    <w:rsid w:val="00E3009D"/>
    <w:rsid w:val="00E33B0D"/>
    <w:rsid w:val="00E41CCB"/>
    <w:rsid w:val="00E60933"/>
    <w:rsid w:val="00E71371"/>
    <w:rsid w:val="00E75539"/>
    <w:rsid w:val="00E81ADD"/>
    <w:rsid w:val="00E85637"/>
    <w:rsid w:val="00E87055"/>
    <w:rsid w:val="00E936DB"/>
    <w:rsid w:val="00EA1390"/>
    <w:rsid w:val="00EA7019"/>
    <w:rsid w:val="00EB07DF"/>
    <w:rsid w:val="00EC0973"/>
    <w:rsid w:val="00EC24BF"/>
    <w:rsid w:val="00ED0232"/>
    <w:rsid w:val="00ED7782"/>
    <w:rsid w:val="00EF5D9E"/>
    <w:rsid w:val="00EF6E01"/>
    <w:rsid w:val="00F07581"/>
    <w:rsid w:val="00F260EC"/>
    <w:rsid w:val="00F30804"/>
    <w:rsid w:val="00F35A4D"/>
    <w:rsid w:val="00F365C7"/>
    <w:rsid w:val="00F4124A"/>
    <w:rsid w:val="00F51716"/>
    <w:rsid w:val="00F60EFD"/>
    <w:rsid w:val="00F6207C"/>
    <w:rsid w:val="00F65EBE"/>
    <w:rsid w:val="00F711C2"/>
    <w:rsid w:val="00F7169C"/>
    <w:rsid w:val="00F86391"/>
    <w:rsid w:val="00FA0B45"/>
    <w:rsid w:val="00FE31CC"/>
    <w:rsid w:val="00FE5217"/>
    <w:rsid w:val="00FF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3045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710CEC"/>
  </w:style>
  <w:style w:type="character" w:styleId="Odkaznakoment">
    <w:name w:val="annotation reference"/>
    <w:basedOn w:val="Standardnpsmoodstavce"/>
    <w:uiPriority w:val="99"/>
    <w:semiHidden/>
    <w:unhideWhenUsed/>
    <w:rsid w:val="00F620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20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20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20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207C"/>
    <w:rPr>
      <w:b/>
      <w:bCs/>
      <w:sz w:val="20"/>
      <w:szCs w:val="20"/>
    </w:rPr>
  </w:style>
  <w:style w:type="character" w:customStyle="1" w:styleId="tsubjname">
    <w:name w:val="tsubjname"/>
    <w:basedOn w:val="Standardnpsmoodstavce"/>
    <w:rsid w:val="008804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710CEC"/>
  </w:style>
  <w:style w:type="character" w:styleId="Odkaznakoment">
    <w:name w:val="annotation reference"/>
    <w:basedOn w:val="Standardnpsmoodstavce"/>
    <w:uiPriority w:val="99"/>
    <w:semiHidden/>
    <w:unhideWhenUsed/>
    <w:rsid w:val="00F620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20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20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20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207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591E3-C588-4F31-B405-66DAF702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347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18</cp:revision>
  <dcterms:created xsi:type="dcterms:W3CDTF">2016-01-15T09:41:00Z</dcterms:created>
  <dcterms:modified xsi:type="dcterms:W3CDTF">2016-06-15T10:57:00Z</dcterms:modified>
</cp:coreProperties>
</file>